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54C357C8" w:rsidR="00157CBE" w:rsidRPr="00CE7522" w:rsidRDefault="00287429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bookmarkStart w:id="0" w:name="_GoBack"/>
      <w:bookmarkEnd w:id="0"/>
      <w:r w:rsidRPr="00CE7522">
        <w:rPr>
          <w:rFonts w:ascii="Arial" w:hAnsi="Arial" w:cs="Arial"/>
          <w:b/>
          <w:spacing w:val="-3"/>
        </w:rPr>
        <w:t>EMSA/</w:t>
      </w:r>
      <w:del w:id="1" w:author="Author">
        <w:r w:rsidRPr="00CE7522" w:rsidDel="000164E6">
          <w:rPr>
            <w:rFonts w:ascii="Arial" w:hAnsi="Arial" w:cs="Arial"/>
            <w:b/>
            <w:spacing w:val="-3"/>
          </w:rPr>
          <w:delText>XX</w:delText>
        </w:r>
      </w:del>
      <w:ins w:id="2" w:author="Author">
        <w:r w:rsidR="000164E6">
          <w:rPr>
            <w:rFonts w:ascii="Arial" w:hAnsi="Arial" w:cs="Arial"/>
            <w:b/>
            <w:spacing w:val="-3"/>
          </w:rPr>
          <w:t>OP</w:t>
        </w:r>
      </w:ins>
      <w:r w:rsidR="00157CBE" w:rsidRPr="00CE7522">
        <w:rPr>
          <w:rFonts w:ascii="Arial" w:hAnsi="Arial" w:cs="Arial"/>
          <w:b/>
          <w:spacing w:val="-3"/>
        </w:rPr>
        <w:t>/</w:t>
      </w:r>
      <w:ins w:id="3" w:author="Author">
        <w:r w:rsidR="000164E6">
          <w:rPr>
            <w:rFonts w:ascii="Arial" w:hAnsi="Arial" w:cs="Arial"/>
            <w:b/>
            <w:spacing w:val="-3"/>
          </w:rPr>
          <w:t>17</w:t>
        </w:r>
      </w:ins>
      <w:del w:id="4" w:author="Author">
        <w:r w:rsidRPr="00CE7522" w:rsidDel="000164E6">
          <w:rPr>
            <w:rFonts w:ascii="Arial" w:hAnsi="Arial" w:cs="Arial"/>
            <w:b/>
            <w:spacing w:val="-3"/>
          </w:rPr>
          <w:delText>XX</w:delText>
        </w:r>
      </w:del>
      <w:r w:rsidR="00157CBE" w:rsidRPr="00CE7522">
        <w:rPr>
          <w:rFonts w:ascii="Arial" w:hAnsi="Arial" w:cs="Arial"/>
          <w:b/>
          <w:spacing w:val="-3"/>
        </w:rPr>
        <w:t>/20</w:t>
      </w:r>
      <w:ins w:id="5" w:author="Author">
        <w:r w:rsidR="000164E6">
          <w:rPr>
            <w:rFonts w:ascii="Arial" w:hAnsi="Arial" w:cs="Arial"/>
            <w:b/>
            <w:spacing w:val="-3"/>
          </w:rPr>
          <w:t>16</w:t>
        </w:r>
      </w:ins>
      <w:del w:id="6" w:author="Author">
        <w:r w:rsidRPr="00CE7522" w:rsidDel="000164E6">
          <w:rPr>
            <w:rFonts w:ascii="Arial" w:hAnsi="Arial" w:cs="Arial"/>
            <w:b/>
            <w:spacing w:val="-3"/>
          </w:rPr>
          <w:delText>XX</w:delText>
        </w:r>
        <w:r w:rsidR="00A758BA" w:rsidDel="000164E6">
          <w:rPr>
            <w:rStyle w:val="FootnoteReference"/>
            <w:rFonts w:ascii="Arial" w:hAnsi="Arial" w:cs="Arial"/>
            <w:b/>
            <w:spacing w:val="-3"/>
          </w:rPr>
          <w:footnoteReference w:id="1"/>
        </w:r>
      </w:del>
    </w:p>
    <w:p w14:paraId="30EB65C3" w14:textId="77777777" w:rsidR="00FE1711" w:rsidRPr="00CE7522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</w:rPr>
      </w:pPr>
    </w:p>
    <w:p w14:paraId="30EB65C4" w14:textId="034C091D" w:rsidR="00157CBE" w:rsidRPr="000164E6" w:rsidRDefault="000164E6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lang w:val="en-IE"/>
          <w:rPrChange w:id="9" w:author="Author">
            <w:rPr>
              <w:rFonts w:ascii="Arial" w:hAnsi="Arial" w:cs="Arial"/>
              <w:b/>
              <w:i/>
              <w:spacing w:val="-3"/>
              <w:lang w:val="en-IE"/>
            </w:rPr>
          </w:rPrChange>
        </w:rPr>
      </w:pPr>
      <w:ins w:id="10" w:author="Author">
        <w:r w:rsidRPr="000164E6">
          <w:rPr>
            <w:rFonts w:ascii="Arial" w:hAnsi="Arial" w:cs="Arial"/>
            <w:b/>
            <w:spacing w:val="-3"/>
            <w:lang w:val="en-IE"/>
            <w:rPrChange w:id="11" w:author="Author">
              <w:rPr>
                <w:rFonts w:ascii="Arial" w:hAnsi="Arial" w:cs="Arial"/>
                <w:b/>
                <w:i/>
                <w:spacing w:val="-3"/>
                <w:lang w:val="en-IE"/>
              </w:rPr>
            </w:rPrChange>
          </w:rPr>
          <w:t>Provision of Management Training Services for EMSA Staff</w:t>
        </w:r>
      </w:ins>
      <w:del w:id="12" w:author="Author">
        <w:r w:rsidR="00157CBE" w:rsidRPr="000164E6" w:rsidDel="000164E6">
          <w:rPr>
            <w:rFonts w:ascii="Arial" w:hAnsi="Arial" w:cs="Arial"/>
            <w:b/>
            <w:spacing w:val="-3"/>
            <w:lang w:val="en-IE"/>
            <w:rPrChange w:id="13" w:author="Author">
              <w:rPr>
                <w:rFonts w:ascii="Arial" w:hAnsi="Arial" w:cs="Arial"/>
                <w:b/>
                <w:i/>
                <w:spacing w:val="-3"/>
                <w:lang w:val="en-IE"/>
              </w:rPr>
            </w:rPrChange>
          </w:rPr>
          <w:delText>[Title procurement procedure]</w:delText>
        </w:r>
      </w:del>
    </w:p>
    <w:p w14:paraId="30EB65C5" w14:textId="77777777" w:rsidR="00157CBE" w:rsidRPr="000164E6" w:rsidRDefault="00157CBE" w:rsidP="00F35411">
      <w:pPr>
        <w:rPr>
          <w:rFonts w:ascii="Arial" w:hAnsi="Arial" w:cs="Arial"/>
          <w:b/>
          <w:bCs/>
          <w:sz w:val="28"/>
          <w:szCs w:val="28"/>
          <w:lang w:val="en-IE"/>
          <w:rPrChange w:id="14" w:author="Author">
            <w:rPr>
              <w:rFonts w:ascii="Arial" w:hAnsi="Arial" w:cs="Arial"/>
              <w:b/>
              <w:bCs/>
              <w:sz w:val="28"/>
              <w:szCs w:val="28"/>
            </w:rPr>
          </w:rPrChange>
        </w:rPr>
      </w:pP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5" w:name="Dropdown1"/>
      <w:r w:rsidR="00FE1711" w:rsidRPr="0042533F">
        <w:rPr>
          <w:rFonts w:ascii="Arial" w:hAnsi="Arial" w:cs="Arial"/>
          <w:sz w:val="20"/>
          <w:szCs w:val="20"/>
          <w:lang w:val="en-IE"/>
          <w:rPrChange w:id="16" w:author="Author">
            <w:rPr>
              <w:rFonts w:ascii="Arial" w:hAnsi="Arial" w:cs="Arial"/>
              <w:sz w:val="20"/>
              <w:szCs w:val="20"/>
              <w:lang w:val="pt-PT"/>
            </w:rPr>
          </w:rPrChange>
        </w:rPr>
        <w:instrText xml:space="preserve"> FORMDROPDOWN </w:instrText>
      </w:r>
      <w:r w:rsidR="00A04BEF">
        <w:rPr>
          <w:rFonts w:ascii="Arial" w:hAnsi="Arial" w:cs="Arial"/>
          <w:sz w:val="20"/>
          <w:szCs w:val="20"/>
        </w:rPr>
      </w:r>
      <w:r w:rsidR="00A04BEF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5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17" w:name="Dropdown2"/>
      <w:r w:rsidR="00FE1711" w:rsidRPr="0042533F">
        <w:rPr>
          <w:rFonts w:ascii="Arial" w:hAnsi="Arial" w:cs="Arial"/>
          <w:sz w:val="20"/>
          <w:szCs w:val="20"/>
          <w:lang w:val="en-IE"/>
          <w:rPrChange w:id="18" w:author="Author">
            <w:rPr>
              <w:rFonts w:ascii="Arial" w:hAnsi="Arial" w:cs="Arial"/>
              <w:sz w:val="20"/>
              <w:szCs w:val="20"/>
              <w:lang w:val="pt-PT"/>
            </w:rPr>
          </w:rPrChange>
        </w:rPr>
        <w:instrText xml:space="preserve"> FORMDROPDOWN </w:instrText>
      </w:r>
      <w:r w:rsidR="00A04BEF">
        <w:rPr>
          <w:rFonts w:ascii="Arial" w:hAnsi="Arial" w:cs="Arial"/>
          <w:sz w:val="20"/>
          <w:szCs w:val="20"/>
        </w:rPr>
      </w:r>
      <w:r w:rsidR="00A04BEF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7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19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20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21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1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22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2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23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24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25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26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27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27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28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A04BEF">
        <w:rPr>
          <w:rFonts w:ascii="Arial" w:hAnsi="Arial" w:cs="Arial"/>
          <w:b/>
          <w:sz w:val="20"/>
          <w:szCs w:val="20"/>
        </w:rPr>
      </w:r>
      <w:r w:rsidR="00A04BEF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28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A04BEF">
        <w:rPr>
          <w:rFonts w:ascii="Arial" w:hAnsi="Arial" w:cs="Arial"/>
          <w:sz w:val="20"/>
          <w:szCs w:val="20"/>
        </w:rPr>
      </w:r>
      <w:r w:rsidR="00A04BE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A04BEF">
        <w:rPr>
          <w:rFonts w:ascii="Arial" w:hAnsi="Arial" w:cs="Arial"/>
          <w:sz w:val="20"/>
          <w:szCs w:val="20"/>
        </w:rPr>
      </w:r>
      <w:r w:rsidR="00A04BEF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A04BEF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29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A04BEF">
        <w:rPr>
          <w:rFonts w:ascii="Arial" w:hAnsi="Arial" w:cs="Arial"/>
          <w:sz w:val="20"/>
          <w:szCs w:val="20"/>
        </w:rPr>
      </w:r>
      <w:r w:rsidR="00A04BEF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29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A04BE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A04BE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A04BE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A04BEF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A04BEF">
      <w:rPr>
        <w:rFonts w:ascii="Arial" w:hAnsi="Arial" w:cs="Arial"/>
        <w:noProof/>
        <w:sz w:val="16"/>
        <w:szCs w:val="16"/>
        <w:lang w:val="pt-PT"/>
      </w:rPr>
      <w:t>2</w:t>
    </w:r>
    <w:r w:rsidR="00A04BEF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A04BEF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A04BE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A04BEF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A04BEF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A04BEF">
      <w:rPr>
        <w:rFonts w:ascii="Arial" w:hAnsi="Arial" w:cs="Arial"/>
        <w:sz w:val="16"/>
        <w:szCs w:val="16"/>
        <w:lang w:val="pt-PT"/>
      </w:rPr>
      <w:fldChar w:fldCharType="separate"/>
    </w:r>
    <w:r w:rsidR="00A04BEF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A04BEF">
      <w:rPr>
        <w:rFonts w:ascii="Arial" w:hAnsi="Arial" w:cs="Arial"/>
        <w:noProof/>
        <w:sz w:val="16"/>
        <w:szCs w:val="16"/>
        <w:lang w:val="pt-PT"/>
      </w:rPr>
      <w:t>1</w:t>
    </w:r>
    <w:r w:rsidR="00A04BEF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A04BEF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  <w:footnote w:id="1">
    <w:p w14:paraId="4C620B07" w14:textId="1E32F796" w:rsidR="00A758BA" w:rsidDel="000164E6" w:rsidRDefault="00A758BA">
      <w:pPr>
        <w:pStyle w:val="FootnoteText"/>
        <w:rPr>
          <w:del w:id="7" w:author="Author"/>
        </w:rPr>
      </w:pPr>
      <w:del w:id="8" w:author="Author">
        <w:r w:rsidDel="000164E6">
          <w:rPr>
            <w:rStyle w:val="FootnoteReference"/>
          </w:rPr>
          <w:footnoteRef/>
        </w:r>
        <w:r w:rsidDel="000164E6">
          <w:delText xml:space="preserve"> </w:delText>
        </w:r>
        <w:r w:rsidRPr="00F61460" w:rsidDel="000164E6">
          <w:rPr>
            <w:rFonts w:ascii="Arial" w:hAnsi="Arial" w:cs="Arial"/>
          </w:rPr>
          <w:delText>Insert the reference number of the tender procedure</w:delText>
        </w:r>
      </w:del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164E6"/>
    <w:rsid w:val="00063C58"/>
    <w:rsid w:val="00086FF8"/>
    <w:rsid w:val="001261ED"/>
    <w:rsid w:val="00132C50"/>
    <w:rsid w:val="00157CBE"/>
    <w:rsid w:val="00162465"/>
    <w:rsid w:val="00287429"/>
    <w:rsid w:val="002B74FA"/>
    <w:rsid w:val="002D058E"/>
    <w:rsid w:val="00305140"/>
    <w:rsid w:val="00314895"/>
    <w:rsid w:val="003D1BF0"/>
    <w:rsid w:val="0042533F"/>
    <w:rsid w:val="004C1E1D"/>
    <w:rsid w:val="005F76CC"/>
    <w:rsid w:val="006256C2"/>
    <w:rsid w:val="00681556"/>
    <w:rsid w:val="0068176C"/>
    <w:rsid w:val="006A5034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04BEF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AB913E9A2AF54992672577595DA3F7" ma:contentTypeVersion="" ma:contentTypeDescription="Create a new document." ma:contentTypeScope="" ma:versionID="de33a7e1a9ee256a9372b83655369e0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1991F-6C45-420C-A4E3-78D76DBF6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462F5E-7EAC-4E65-872E-88F7379BB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2016-06-20T09:25:00Z</dcterms:created>
  <dcterms:modified xsi:type="dcterms:W3CDTF">2016-07-13T10:30:00Z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0x010100B4AB913E9A2AF54992672577595DA3F7</vt:lpwstr>
  </property>
</Properties>
</file>